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39B7B" w14:textId="77777777" w:rsidR="00322A66" w:rsidRDefault="00322A66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920A3BD" w14:textId="77777777" w:rsidR="00322A66" w:rsidRDefault="00322A66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87A985" w14:textId="698B61B5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3C2E0C" w14:textId="77777777" w:rsidR="003F1A97" w:rsidRDefault="00856D01" w:rsidP="00437D96">
            <w:pPr>
              <w:rPr>
                <w:ins w:id="2" w:author="Autor" w:date="2021-02-18T11:11:00Z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</w:p>
          <w:p w14:paraId="2880A1E3" w14:textId="77777777" w:rsidR="003F1A97" w:rsidRDefault="003F1A97" w:rsidP="00437D96">
            <w:pPr>
              <w:rPr>
                <w:ins w:id="3" w:author="Autor" w:date="2021-02-18T11:11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A78ADC0" w14:textId="77777777" w:rsidR="003F1A97" w:rsidRDefault="003F1A97" w:rsidP="003F1A97">
            <w:pPr>
              <w:rPr>
                <w:ins w:id="4" w:author="Autor" w:date="2021-02-18T11:12:00Z"/>
                <w:rFonts w:asciiTheme="minorHAnsi" w:hAnsiTheme="minorHAnsi" w:cstheme="minorHAnsi"/>
                <w:color w:val="FFFFFF" w:themeColor="background1"/>
              </w:rPr>
            </w:pPr>
            <w:proofErr w:type="spellStart"/>
            <w:ins w:id="5" w:author="Autor" w:date="2021-02-18T11:12:00Z">
              <w:r>
                <w:rPr>
                  <w:rFonts w:asciiTheme="minorHAnsi" w:hAnsiTheme="minorHAnsi" w:cstheme="minorHAnsi"/>
                  <w:color w:val="FFFFFF" w:themeColor="background1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. Popis oprávnenej aktivity sa vzťahuje aj na  denné stacionáre pre seniorov </w:t>
              </w:r>
            </w:ins>
          </w:p>
          <w:p w14:paraId="00149112" w14:textId="3FBF49D7" w:rsidR="00856D01" w:rsidRPr="009B0208" w:rsidRDefault="00114544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bookmarkStart w:id="6" w:name="_GoBack"/>
            <w:bookmarkEnd w:id="6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5DCED51D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046D4" w14:textId="77777777" w:rsidR="009E03F7" w:rsidRDefault="009E03F7" w:rsidP="007900C1">
      <w:r>
        <w:separator/>
      </w:r>
    </w:p>
  </w:endnote>
  <w:endnote w:type="continuationSeparator" w:id="0">
    <w:p w14:paraId="466F2BB8" w14:textId="77777777" w:rsidR="009E03F7" w:rsidRDefault="009E03F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F679A" w14:textId="77777777" w:rsidR="009E03F7" w:rsidRDefault="009E03F7" w:rsidP="007900C1">
      <w:r>
        <w:separator/>
      </w:r>
    </w:p>
  </w:footnote>
  <w:footnote w:type="continuationSeparator" w:id="0">
    <w:p w14:paraId="18F0640A" w14:textId="77777777" w:rsidR="009E03F7" w:rsidRDefault="009E03F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6D878" w14:textId="77777777" w:rsidR="00322A66" w:rsidRPr="001F013A" w:rsidRDefault="00322A66" w:rsidP="00322A66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769B67BB" wp14:editId="42E75FC1">
          <wp:simplePos x="0" y="0"/>
          <wp:positionH relativeFrom="column">
            <wp:posOffset>4260215</wp:posOffset>
          </wp:positionH>
          <wp:positionV relativeFrom="paragraph">
            <wp:posOffset>-182245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1513B77" wp14:editId="6463219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A0C8422" wp14:editId="5D35E3DE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DB768C" w14:textId="77777777" w:rsidR="00322A66" w:rsidRDefault="00322A66" w:rsidP="00437D96">
    <w:pPr>
      <w:pStyle w:val="Hlavika"/>
      <w:tabs>
        <w:tab w:val="right" w:pos="14004"/>
      </w:tabs>
    </w:pPr>
  </w:p>
  <w:p w14:paraId="075F9A80" w14:textId="77777777" w:rsidR="00322A66" w:rsidRDefault="00322A66" w:rsidP="00437D96">
    <w:pPr>
      <w:pStyle w:val="Hlavika"/>
      <w:tabs>
        <w:tab w:val="right" w:pos="14004"/>
      </w:tabs>
    </w:pPr>
  </w:p>
  <w:p w14:paraId="3C318979" w14:textId="4B82AF79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</w:t>
    </w:r>
    <w:ins w:id="0" w:author="Autor" w:date="2021-02-18T11:11:00Z">
      <w:r w:rsidR="00222303">
        <w:t>nej aktivity</w:t>
      </w:r>
    </w:ins>
    <w:del w:id="1" w:author="Autor" w:date="2021-02-18T11:11:00Z">
      <w:r w:rsidR="00A76425" w:rsidRPr="001B5DCB" w:rsidDel="00222303">
        <w:delText>ných aktivít</w:delText>
      </w:r>
    </w:del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B0CC" w14:textId="19451958" w:rsidR="00222303" w:rsidRPr="001B5DCB" w:rsidRDefault="00222303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6A00"/>
    <w:rsid w:val="001770B0"/>
    <w:rsid w:val="001A66A4"/>
    <w:rsid w:val="001B4D56"/>
    <w:rsid w:val="001C297B"/>
    <w:rsid w:val="001F08C9"/>
    <w:rsid w:val="00222303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22A66"/>
    <w:rsid w:val="00350521"/>
    <w:rsid w:val="00355300"/>
    <w:rsid w:val="003850A7"/>
    <w:rsid w:val="003A78DE"/>
    <w:rsid w:val="003D61B8"/>
    <w:rsid w:val="003E0C5A"/>
    <w:rsid w:val="003F1A97"/>
    <w:rsid w:val="003F5883"/>
    <w:rsid w:val="003F6B8D"/>
    <w:rsid w:val="00401ABF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9E03F7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2B0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524E4"/>
    <w:rsid w:val="00D76D93"/>
    <w:rsid w:val="00D80A8E"/>
    <w:rsid w:val="00D91118"/>
    <w:rsid w:val="00DA2EC4"/>
    <w:rsid w:val="00DD6BA2"/>
    <w:rsid w:val="00E07E0E"/>
    <w:rsid w:val="00E10467"/>
    <w:rsid w:val="00E20668"/>
    <w:rsid w:val="00E25773"/>
    <w:rsid w:val="00E64C0E"/>
    <w:rsid w:val="00ED21AB"/>
    <w:rsid w:val="00F050EA"/>
    <w:rsid w:val="00F246B5"/>
    <w:rsid w:val="00F55857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ACBD-2FF4-4371-ABDB-B135D2E8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4</cp:revision>
  <dcterms:created xsi:type="dcterms:W3CDTF">2020-01-27T13:30:00Z</dcterms:created>
  <dcterms:modified xsi:type="dcterms:W3CDTF">2021-02-18T10:13:00Z</dcterms:modified>
</cp:coreProperties>
</file>